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D4C" w:rsidRPr="00321F79" w:rsidRDefault="00246D4C" w:rsidP="00246D4C">
      <w:pPr>
        <w:pageBreakBefore/>
        <w:rPr>
          <w:rFonts w:ascii="ＭＳ 明朝" w:hAnsi="ＭＳ 明朝" w:hint="eastAsia"/>
          <w:szCs w:val="21"/>
        </w:rPr>
      </w:pPr>
      <w:r w:rsidRPr="00321F79">
        <w:rPr>
          <w:rFonts w:ascii="ＭＳ 明朝" w:hAnsi="ＭＳ 明朝" w:hint="eastAsia"/>
          <w:szCs w:val="21"/>
        </w:rPr>
        <w:t>様式３</w:t>
      </w:r>
    </w:p>
    <w:p w:rsidR="00246D4C" w:rsidRPr="00321F79" w:rsidRDefault="00246D4C" w:rsidP="00246D4C">
      <w:pPr>
        <w:jc w:val="center"/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>ＴＤＭ対応支援</w:t>
      </w:r>
      <w:r w:rsidRPr="00321F79">
        <w:rPr>
          <w:rFonts w:ascii="ＭＳ 明朝" w:hAnsi="ＭＳ 明朝" w:hint="eastAsia"/>
          <w:szCs w:val="21"/>
        </w:rPr>
        <w:t>助成金完了報告提出書類チェックリスト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956"/>
        <w:gridCol w:w="918"/>
        <w:gridCol w:w="918"/>
      </w:tblGrid>
      <w:tr w:rsidR="00246D4C" w:rsidRPr="00321F79" w:rsidTr="001F2E77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7128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246D4C">
              <w:rPr>
                <w:rFonts w:ascii="ＭＳ 明朝" w:hAnsi="ＭＳ 明朝" w:hint="eastAsia"/>
                <w:spacing w:val="750"/>
                <w:kern w:val="0"/>
                <w:szCs w:val="21"/>
                <w:fitText w:val="1920" w:id="-2095793664"/>
              </w:rPr>
              <w:t>書</w:t>
            </w:r>
            <w:r w:rsidRPr="00246D4C">
              <w:rPr>
                <w:rFonts w:ascii="ＭＳ 明朝" w:hAnsi="ＭＳ 明朝" w:hint="eastAsia"/>
                <w:kern w:val="0"/>
                <w:szCs w:val="21"/>
                <w:fitText w:val="1920" w:id="-2095793664"/>
              </w:rPr>
              <w:t>類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部数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ﾁｪｯｸ欄</w:t>
            </w:r>
          </w:p>
        </w:tc>
      </w:tr>
      <w:tr w:rsidR="00246D4C" w:rsidRPr="00321F79" w:rsidTr="001F2E77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7128" w:type="dxa"/>
            <w:vAlign w:val="center"/>
          </w:tcPr>
          <w:p w:rsidR="00246D4C" w:rsidRPr="00321F79" w:rsidRDefault="00246D4C" w:rsidP="001F2E77">
            <w:pPr>
              <w:rPr>
                <w:rFonts w:ascii="ＭＳ 明朝" w:hAnsi="ＭＳ 明朝" w:hint="eastAsia"/>
                <w:bCs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完了報告書（正）</w:t>
            </w:r>
            <w:r w:rsidRPr="00321F79">
              <w:rPr>
                <w:rFonts w:ascii="ＭＳ 明朝" w:hAnsi="ＭＳ 明朝" w:hint="eastAsia"/>
                <w:bCs/>
                <w:szCs w:val="21"/>
              </w:rPr>
              <w:t>※法人（個人の場合は代表者）の実印を押印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1部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46D4C" w:rsidRPr="00321F79" w:rsidTr="001F2E77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7128" w:type="dxa"/>
            <w:tcBorders>
              <w:bottom w:val="single" w:sz="4" w:space="0" w:color="auto"/>
            </w:tcBorders>
            <w:vAlign w:val="center"/>
          </w:tcPr>
          <w:p w:rsidR="00246D4C" w:rsidRPr="00321F79" w:rsidRDefault="00246D4C" w:rsidP="001F2E77">
            <w:pPr>
              <w:rPr>
                <w:rFonts w:ascii="ＭＳ 明朝" w:hAnsi="ＭＳ 明朝" w:cs="HG丸ｺﾞｼｯｸM-PRO" w:hint="eastAsia"/>
                <w:kern w:val="0"/>
                <w:szCs w:val="21"/>
              </w:rPr>
            </w:pPr>
            <w:r w:rsidRPr="00321F79">
              <w:rPr>
                <w:rFonts w:ascii="ＭＳ 明朝" w:hAnsi="ＭＳ 明朝" w:cs="HG丸ｺﾞｼｯｸM-PRO" w:hint="eastAsia"/>
                <w:kern w:val="0"/>
                <w:szCs w:val="21"/>
              </w:rPr>
              <w:t>見積書（写し）</w:t>
            </w:r>
          </w:p>
          <w:p w:rsidR="00246D4C" w:rsidRPr="00321F79" w:rsidRDefault="00246D4C" w:rsidP="00246D4C">
            <w:pPr>
              <w:numPr>
                <w:ilvl w:val="0"/>
                <w:numId w:val="1"/>
              </w:numPr>
              <w:rPr>
                <w:rFonts w:ascii="ＭＳ 明朝" w:hAnsi="ＭＳ 明朝" w:cs="HG丸ｺﾞｼｯｸM-PRO" w:hint="eastAsia"/>
                <w:kern w:val="0"/>
                <w:szCs w:val="21"/>
              </w:rPr>
            </w:pPr>
            <w:r w:rsidRPr="00321F79">
              <w:rPr>
                <w:rFonts w:ascii="ＭＳ 明朝" w:hAnsi="ＭＳ 明朝" w:cs="HG丸ｺﾞｼｯｸM-PRO" w:hint="eastAsia"/>
                <w:kern w:val="0"/>
                <w:szCs w:val="21"/>
              </w:rPr>
              <w:t>交付決定後、変更があった場合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1部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46D4C" w:rsidRPr="00321F79" w:rsidTr="001F2E77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7128" w:type="dxa"/>
            <w:vAlign w:val="center"/>
          </w:tcPr>
          <w:p w:rsidR="00246D4C" w:rsidRPr="00321F79" w:rsidRDefault="00246D4C" w:rsidP="001F2E77">
            <w:pPr>
              <w:rPr>
                <w:rFonts w:ascii="ＭＳ 明朝" w:hAnsi="ＭＳ 明朝" w:hint="eastAsia"/>
                <w:bCs/>
                <w:szCs w:val="21"/>
              </w:rPr>
            </w:pPr>
            <w:r>
              <w:rPr>
                <w:rFonts w:ascii="ＭＳ 明朝" w:hAnsi="ＭＳ 明朝" w:hint="eastAsia"/>
                <w:bCs/>
                <w:szCs w:val="21"/>
              </w:rPr>
              <w:t>要求仕様書（写し）</w:t>
            </w:r>
          </w:p>
          <w:p w:rsidR="00246D4C" w:rsidRPr="00321F79" w:rsidRDefault="00246D4C" w:rsidP="001F2E77">
            <w:pPr>
              <w:ind w:firstLineChars="100" w:firstLine="210"/>
              <w:rPr>
                <w:rFonts w:ascii="ＭＳ 明朝" w:hAnsi="ＭＳ 明朝" w:cs="HG丸ｺﾞｼｯｸM-PRO" w:hint="eastAsia"/>
                <w:kern w:val="0"/>
                <w:szCs w:val="21"/>
              </w:rPr>
            </w:pPr>
            <w:r w:rsidRPr="00321F79">
              <w:rPr>
                <w:rFonts w:ascii="ＭＳ 明朝" w:hAnsi="ＭＳ 明朝" w:cs="HG丸ｺﾞｼｯｸM-PRO" w:hint="eastAsia"/>
                <w:kern w:val="0"/>
                <w:szCs w:val="21"/>
              </w:rPr>
              <w:t>※ 交付決定後、変更があった場合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1部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46D4C" w:rsidRPr="00321F79" w:rsidTr="001F2E77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7128" w:type="dxa"/>
            <w:vAlign w:val="center"/>
          </w:tcPr>
          <w:p w:rsidR="00246D4C" w:rsidRDefault="00246D4C" w:rsidP="001F2E77">
            <w:pPr>
              <w:rPr>
                <w:rFonts w:ascii="ＭＳ 明朝" w:hAnsi="ＭＳ 明朝" w:cs="HG丸ｺﾞｼｯｸM-PRO"/>
                <w:kern w:val="0"/>
                <w:szCs w:val="21"/>
              </w:rPr>
            </w:pPr>
            <w:r>
              <w:rPr>
                <w:rFonts w:ascii="ＭＳ 明朝" w:hAnsi="ＭＳ 明朝" w:cs="HG丸ｺﾞｼｯｸM-PRO" w:hint="eastAsia"/>
                <w:kern w:val="0"/>
                <w:szCs w:val="21"/>
              </w:rPr>
              <w:t>調査・コンサルティング等の成果物（写し）</w:t>
            </w:r>
          </w:p>
          <w:p w:rsidR="00246D4C" w:rsidRPr="00321F79" w:rsidRDefault="00246D4C" w:rsidP="00246D4C">
            <w:pPr>
              <w:numPr>
                <w:ilvl w:val="0"/>
                <w:numId w:val="1"/>
              </w:numPr>
              <w:rPr>
                <w:rFonts w:ascii="ＭＳ 明朝" w:hAnsi="ＭＳ 明朝" w:cs="HG丸ｺﾞｼｯｸM-PRO" w:hint="eastAsia"/>
                <w:kern w:val="0"/>
                <w:szCs w:val="21"/>
              </w:rPr>
            </w:pPr>
            <w:r>
              <w:rPr>
                <w:rFonts w:ascii="ＭＳ 明朝" w:hAnsi="ＭＳ 明朝" w:cs="HG丸ｺﾞｼｯｸM-PRO" w:hint="eastAsia"/>
                <w:kern w:val="0"/>
                <w:szCs w:val="21"/>
              </w:rPr>
              <w:t>調査・コンサルティング等を実施した場合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1部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46D4C" w:rsidRPr="00321F79" w:rsidTr="001F2E77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7128" w:type="dxa"/>
            <w:vAlign w:val="center"/>
          </w:tcPr>
          <w:p w:rsidR="00246D4C" w:rsidRPr="00321F79" w:rsidRDefault="00246D4C" w:rsidP="001F2E77">
            <w:pPr>
              <w:rPr>
                <w:rFonts w:ascii="ＭＳ 明朝" w:hAnsi="ＭＳ 明朝" w:cs="HG丸ｺﾞｼｯｸM-PRO" w:hint="eastAsia"/>
                <w:kern w:val="0"/>
                <w:szCs w:val="21"/>
              </w:rPr>
            </w:pPr>
            <w:r>
              <w:rPr>
                <w:rFonts w:ascii="ＭＳ 明朝" w:hAnsi="ＭＳ 明朝" w:cs="HG丸ｺﾞｼｯｸM-PRO" w:hint="eastAsia"/>
                <w:kern w:val="0"/>
                <w:szCs w:val="21"/>
              </w:rPr>
              <w:t>検収書</w:t>
            </w:r>
            <w:r w:rsidRPr="00321F79">
              <w:rPr>
                <w:rFonts w:ascii="ＭＳ 明朝" w:hAnsi="ＭＳ 明朝" w:cs="HG丸ｺﾞｼｯｸM-PRO" w:hint="eastAsia"/>
                <w:kern w:val="0"/>
                <w:szCs w:val="21"/>
              </w:rPr>
              <w:t>（写し）</w:t>
            </w:r>
          </w:p>
          <w:p w:rsidR="00246D4C" w:rsidRPr="00321F79" w:rsidRDefault="00246D4C" w:rsidP="00246D4C">
            <w:pPr>
              <w:numPr>
                <w:ilvl w:val="0"/>
                <w:numId w:val="1"/>
              </w:numPr>
              <w:rPr>
                <w:rFonts w:ascii="ＭＳ 明朝" w:hAnsi="ＭＳ 明朝" w:cs="HG丸ｺﾞｼｯｸM-PRO" w:hint="eastAsia"/>
                <w:kern w:val="0"/>
                <w:szCs w:val="21"/>
              </w:rPr>
            </w:pPr>
            <w:r>
              <w:rPr>
                <w:rFonts w:ascii="ＭＳ 明朝" w:hAnsi="ＭＳ 明朝" w:cs="HG丸ｺﾞｼｯｸM-PRO" w:hint="eastAsia"/>
                <w:kern w:val="0"/>
                <w:szCs w:val="21"/>
              </w:rPr>
              <w:t>システム導入・改修の</w:t>
            </w:r>
            <w:r w:rsidRPr="00321F79">
              <w:rPr>
                <w:rFonts w:ascii="ＭＳ 明朝" w:hAnsi="ＭＳ 明朝" w:cs="HG丸ｺﾞｼｯｸM-PRO" w:hint="eastAsia"/>
                <w:kern w:val="0"/>
                <w:szCs w:val="21"/>
              </w:rPr>
              <w:t>場合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1部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46D4C" w:rsidRPr="00321F79" w:rsidTr="001F2E77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7128" w:type="dxa"/>
            <w:vAlign w:val="center"/>
          </w:tcPr>
          <w:p w:rsidR="00246D4C" w:rsidRPr="00321F79" w:rsidRDefault="00246D4C" w:rsidP="001F2E77">
            <w:pPr>
              <w:rPr>
                <w:rFonts w:ascii="ＭＳ 明朝" w:hAnsi="ＭＳ 明朝" w:hint="eastAsia"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請求書（写し）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1部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  <w:tr w:rsidR="00246D4C" w:rsidRPr="00321F79" w:rsidTr="001F2E77">
        <w:tblPrEx>
          <w:tblCellMar>
            <w:top w:w="0" w:type="dxa"/>
            <w:bottom w:w="0" w:type="dxa"/>
          </w:tblCellMar>
        </w:tblPrEx>
        <w:trPr>
          <w:trHeight w:val="813"/>
        </w:trPr>
        <w:tc>
          <w:tcPr>
            <w:tcW w:w="7128" w:type="dxa"/>
            <w:vAlign w:val="center"/>
          </w:tcPr>
          <w:p w:rsidR="00246D4C" w:rsidRPr="00321F79" w:rsidRDefault="00246D4C" w:rsidP="001F2E77">
            <w:pPr>
              <w:rPr>
                <w:rFonts w:ascii="ＭＳ 明朝" w:hAnsi="ＭＳ 明朝" w:cs="HG丸ｺﾞｼｯｸM-PRO" w:hint="eastAsia"/>
                <w:kern w:val="0"/>
                <w:szCs w:val="21"/>
              </w:rPr>
            </w:pPr>
            <w:r w:rsidRPr="00321F79">
              <w:rPr>
                <w:rFonts w:ascii="ＭＳ 明朝" w:hAnsi="ＭＳ 明朝" w:cs="HG丸ｺﾞｼｯｸM-PRO" w:hint="eastAsia"/>
                <w:kern w:val="0"/>
                <w:szCs w:val="21"/>
              </w:rPr>
              <w:t>経費の支払に関する書類</w:t>
            </w:r>
          </w:p>
          <w:p w:rsidR="00246D4C" w:rsidRPr="00321F79" w:rsidRDefault="00246D4C" w:rsidP="001F2E77">
            <w:pPr>
              <w:ind w:leftChars="100" w:left="420" w:hangingChars="100" w:hanging="210"/>
              <w:rPr>
                <w:rFonts w:ascii="ＭＳ 明朝" w:hAnsi="ＭＳ 明朝" w:cs="HG丸ｺﾞｼｯｸM-PRO" w:hint="eastAsia"/>
                <w:kern w:val="0"/>
                <w:szCs w:val="21"/>
              </w:rPr>
            </w:pPr>
            <w:r w:rsidRPr="00321F79">
              <w:rPr>
                <w:rFonts w:ascii="ＭＳ 明朝" w:hAnsi="ＭＳ 明朝" w:cs="HG丸ｺﾞｼｯｸM-PRO" w:hint="eastAsia"/>
                <w:kern w:val="0"/>
                <w:szCs w:val="21"/>
              </w:rPr>
              <w:t>※ 普通預金の場合は、振込依頼書、預金通帳の見返し（表紙を１枚めくったページ）面及び記載面の写し</w:t>
            </w:r>
          </w:p>
          <w:p w:rsidR="00246D4C" w:rsidRPr="00321F79" w:rsidRDefault="00246D4C" w:rsidP="001F2E77">
            <w:pPr>
              <w:ind w:firstLineChars="100" w:firstLine="210"/>
              <w:rPr>
                <w:rFonts w:ascii="ＭＳ 明朝" w:hAnsi="ＭＳ 明朝" w:cs="HG丸ｺﾞｼｯｸM-PRO" w:hint="eastAsia"/>
                <w:kern w:val="0"/>
                <w:szCs w:val="21"/>
              </w:rPr>
            </w:pPr>
            <w:r w:rsidRPr="00321F79">
              <w:rPr>
                <w:rFonts w:ascii="ＭＳ 明朝" w:hAnsi="ＭＳ 明朝" w:cs="HG丸ｺﾞｼｯｸM-PRO" w:hint="eastAsia"/>
                <w:kern w:val="0"/>
                <w:szCs w:val="21"/>
              </w:rPr>
              <w:t>※ 当座預金の場合は、振込依頼書及び当座勘定照合表の写し</w:t>
            </w:r>
          </w:p>
          <w:p w:rsidR="00246D4C" w:rsidRPr="00321F79" w:rsidRDefault="00246D4C" w:rsidP="001F2E77">
            <w:pPr>
              <w:ind w:leftChars="100" w:left="420" w:hangingChars="100" w:hanging="210"/>
              <w:rPr>
                <w:rFonts w:ascii="ＭＳ 明朝" w:hAnsi="ＭＳ 明朝" w:cs="HG丸ｺﾞｼｯｸM-PRO" w:hint="eastAsia"/>
                <w:kern w:val="0"/>
                <w:szCs w:val="21"/>
              </w:rPr>
            </w:pPr>
            <w:r w:rsidRPr="00321F79">
              <w:rPr>
                <w:rFonts w:ascii="ＭＳ 明朝" w:hAnsi="ＭＳ 明朝" w:cs="HG丸ｺﾞｼｯｸM-PRO" w:hint="eastAsia"/>
                <w:kern w:val="0"/>
                <w:szCs w:val="21"/>
              </w:rPr>
              <w:t>※ インターネットバンキングによる振込の場合は、振込依頼書に替えて振込画面のハードコピー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  <w:r w:rsidRPr="00321F79">
              <w:rPr>
                <w:rFonts w:ascii="ＭＳ 明朝" w:hAnsi="ＭＳ 明朝" w:hint="eastAsia"/>
                <w:szCs w:val="21"/>
              </w:rPr>
              <w:t>各1部</w:t>
            </w:r>
          </w:p>
        </w:tc>
        <w:tc>
          <w:tcPr>
            <w:tcW w:w="936" w:type="dxa"/>
            <w:vAlign w:val="center"/>
          </w:tcPr>
          <w:p w:rsidR="00246D4C" w:rsidRPr="00321F79" w:rsidRDefault="00246D4C" w:rsidP="001F2E77">
            <w:pPr>
              <w:jc w:val="center"/>
              <w:rPr>
                <w:rFonts w:ascii="ＭＳ 明朝" w:hAnsi="ＭＳ 明朝" w:hint="eastAsia"/>
                <w:szCs w:val="21"/>
              </w:rPr>
            </w:pPr>
          </w:p>
        </w:tc>
      </w:tr>
    </w:tbl>
    <w:p w:rsidR="00246D4C" w:rsidRPr="00321F79" w:rsidRDefault="00246D4C" w:rsidP="00246D4C">
      <w:pPr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rPr>
          <w:rFonts w:ascii="ＭＳ 明朝" w:hAnsi="ＭＳ 明朝" w:hint="eastAsia"/>
          <w:szCs w:val="21"/>
        </w:rPr>
      </w:pPr>
      <w:r w:rsidRPr="00321F79">
        <w:rPr>
          <w:rFonts w:ascii="ＭＳ 明朝" w:hAnsi="ＭＳ 明朝" w:hint="eastAsia"/>
          <w:szCs w:val="21"/>
        </w:rPr>
        <w:t>以上、提出する申請書及び添付書類を確認しました。</w:t>
      </w:r>
    </w:p>
    <w:p w:rsidR="00246D4C" w:rsidRPr="00321F79" w:rsidRDefault="00246D4C" w:rsidP="00246D4C">
      <w:pPr>
        <w:rPr>
          <w:rFonts w:ascii="ＭＳ 明朝" w:hAnsi="ＭＳ 明朝"/>
          <w:szCs w:val="21"/>
        </w:rPr>
      </w:pPr>
    </w:p>
    <w:p w:rsidR="00246D4C" w:rsidRPr="00321F79" w:rsidRDefault="00246D4C" w:rsidP="00246D4C">
      <w:pPr>
        <w:jc w:val="center"/>
        <w:rPr>
          <w:rFonts w:ascii="ＭＳ 明朝" w:hAnsi="ＭＳ 明朝" w:hint="eastAsia"/>
          <w:szCs w:val="21"/>
        </w:rPr>
      </w:pPr>
      <w:r w:rsidRPr="00321F79">
        <w:rPr>
          <w:rFonts w:ascii="ＭＳ 明朝" w:hAnsi="ＭＳ 明朝" w:hint="eastAsia"/>
          <w:szCs w:val="21"/>
        </w:rPr>
        <w:t xml:space="preserve">    </w:t>
      </w:r>
      <w:r>
        <w:rPr>
          <w:rFonts w:ascii="ＭＳ 明朝" w:hAnsi="ＭＳ 明朝" w:hint="eastAsia"/>
          <w:szCs w:val="21"/>
        </w:rPr>
        <w:t xml:space="preserve">　　</w:t>
      </w:r>
      <w:r w:rsidRPr="00321F79">
        <w:rPr>
          <w:rFonts w:ascii="ＭＳ 明朝" w:hAnsi="ＭＳ 明朝" w:hint="eastAsia"/>
          <w:szCs w:val="21"/>
        </w:rPr>
        <w:t xml:space="preserve">　  年　　月　　日　　       企業名　      　　　　       　　　　　　　実印　</w:t>
      </w: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  <w:bookmarkStart w:id="0" w:name="_GoBack"/>
      <w:bookmarkEnd w:id="0"/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246D4C" w:rsidRPr="00321F79" w:rsidRDefault="00246D4C" w:rsidP="00246D4C">
      <w:pPr>
        <w:tabs>
          <w:tab w:val="left" w:pos="1785"/>
        </w:tabs>
        <w:jc w:val="left"/>
        <w:rPr>
          <w:rFonts w:ascii="ＭＳ 明朝" w:hAnsi="ＭＳ 明朝" w:hint="eastAsia"/>
          <w:szCs w:val="21"/>
        </w:rPr>
      </w:pPr>
    </w:p>
    <w:p w:rsidR="00D11FB5" w:rsidRDefault="00D11FB5"/>
    <w:sectPr w:rsidR="00D11FB5" w:rsidSect="002C2D56">
      <w:headerReference w:type="default" r:id="rId5"/>
      <w:footerReference w:type="default" r:id="rId6"/>
      <w:pgSz w:w="11906" w:h="16838" w:code="9"/>
      <w:pgMar w:top="1418" w:right="1304" w:bottom="1418" w:left="1701" w:header="851" w:footer="794" w:gutter="0"/>
      <w:cols w:space="425"/>
      <w:docGrid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EEA" w:rsidRDefault="00246D4C">
    <w:pPr>
      <w:pStyle w:val="a5"/>
      <w:jc w:val="center"/>
      <w:rPr>
        <w:ins w:id="1" w:author="庄司 優美子" w:date="2019-04-01T21:22:00Z"/>
      </w:rPr>
    </w:pPr>
    <w:ins w:id="2" w:author="庄司 優美子" w:date="2019-04-01T21:22:00Z">
      <w:r>
        <w:fldChar w:fldCharType="begin"/>
      </w:r>
      <w:r>
        <w:instrText>PAGE   \* MERGEFORMAT</w:instrText>
      </w:r>
      <w:r>
        <w:fldChar w:fldCharType="separate"/>
      </w:r>
    </w:ins>
    <w:r w:rsidRPr="00246D4C">
      <w:rPr>
        <w:noProof/>
        <w:lang w:val="ja-JP"/>
      </w:rPr>
      <w:t>1</w:t>
    </w:r>
    <w:ins w:id="3" w:author="庄司 優美子" w:date="2019-04-01T21:22:00Z">
      <w:r>
        <w:fldChar w:fldCharType="end"/>
      </w:r>
    </w:ins>
  </w:p>
  <w:p w:rsidR="00476EEA" w:rsidRDefault="00246D4C">
    <w:pPr>
      <w:pStyle w:val="a5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DD4" w:rsidRDefault="00246D4C" w:rsidP="00A14DD4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64769"/>
    <w:multiLevelType w:val="hybridMultilevel"/>
    <w:tmpl w:val="156A04A2"/>
    <w:lvl w:ilvl="0" w:tplc="CD1C3F44">
      <w:start w:val="1"/>
      <w:numFmt w:val="bullet"/>
      <w:suff w:val="space"/>
      <w:lvlText w:val="※"/>
      <w:lvlJc w:val="left"/>
      <w:pPr>
        <w:ind w:left="605" w:hanging="42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D4C"/>
    <w:rsid w:val="00246D4C"/>
    <w:rsid w:val="00D11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D94073B-620F-4564-9113-0441C7B73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D4C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246D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semiHidden/>
    <w:rsid w:val="00246D4C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rsid w:val="00246D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6D4C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tokyo-kosya</Company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大口 憲一</dc:creator>
  <cp:keywords/>
  <dc:description/>
  <cp:lastModifiedBy>大口 憲一</cp:lastModifiedBy>
  <cp:revision>1</cp:revision>
  <dcterms:created xsi:type="dcterms:W3CDTF">2020-03-02T09:58:00Z</dcterms:created>
  <dcterms:modified xsi:type="dcterms:W3CDTF">2020-03-02T09:59:00Z</dcterms:modified>
</cp:coreProperties>
</file>